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5BAF" w14:textId="77777777" w:rsidR="00292794" w:rsidRDefault="00292794" w:rsidP="00AC7B4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 w:rsidRPr="00CB3109">
        <w:rPr>
          <w:rFonts w:ascii="Arial" w:hAnsi="Arial" w:cs="Arial"/>
          <w:sz w:val="24"/>
          <w:szCs w:val="24"/>
        </w:rPr>
        <w:t>Misticetos</w:t>
      </w:r>
      <w:proofErr w:type="spellEnd"/>
      <w:r w:rsidRPr="00CB3109">
        <w:rPr>
          <w:rFonts w:ascii="Arial" w:hAnsi="Arial" w:cs="Arial"/>
          <w:sz w:val="24"/>
          <w:szCs w:val="24"/>
        </w:rPr>
        <w:t xml:space="preserve"> fósiles de la Formación Trinidad (Mioceno tardío) de la cuenca Los Barriles</w:t>
      </w:r>
    </w:p>
    <w:p w14:paraId="3BD202F2" w14:textId="77777777" w:rsidR="00AF59BB" w:rsidRPr="00CB3109" w:rsidDel="00AC7B4B" w:rsidRDefault="00AF59BB" w:rsidP="00292794">
      <w:pPr>
        <w:jc w:val="center"/>
        <w:rPr>
          <w:del w:id="1" w:author="Museo de Historia Natural" w:date="2018-12-07T16:10:00Z"/>
          <w:rFonts w:ascii="Arial" w:hAnsi="Arial" w:cs="Arial"/>
          <w:sz w:val="24"/>
          <w:szCs w:val="24"/>
        </w:rPr>
      </w:pPr>
    </w:p>
    <w:p w14:paraId="02C7C480" w14:textId="77777777" w:rsidR="00AC7B4B" w:rsidRPr="00AC7B4B" w:rsidRDefault="00AC7B4B" w:rsidP="00AC7B4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C7B4B">
        <w:rPr>
          <w:rFonts w:ascii="Arial" w:hAnsi="Arial" w:cs="Arial"/>
          <w:b/>
          <w:sz w:val="24"/>
          <w:szCs w:val="24"/>
        </w:rPr>
        <w:t>Solis-</w:t>
      </w:r>
      <w:proofErr w:type="spellStart"/>
      <w:r w:rsidRPr="00AC7B4B">
        <w:rPr>
          <w:rFonts w:ascii="Arial" w:hAnsi="Arial" w:cs="Arial"/>
          <w:b/>
          <w:sz w:val="24"/>
          <w:szCs w:val="24"/>
        </w:rPr>
        <w:t>Añorve</w:t>
      </w:r>
      <w:proofErr w:type="spellEnd"/>
      <w:r w:rsidRPr="00AC7B4B">
        <w:rPr>
          <w:rFonts w:ascii="Arial" w:hAnsi="Arial" w:cs="Arial"/>
          <w:b/>
          <w:sz w:val="24"/>
          <w:szCs w:val="24"/>
        </w:rPr>
        <w:t>, A.</w:t>
      </w:r>
      <w:r w:rsidR="00AF59BB">
        <w:rPr>
          <w:rFonts w:ascii="Arial" w:hAnsi="Arial" w:cs="Arial"/>
          <w:b/>
          <w:sz w:val="24"/>
          <w:szCs w:val="24"/>
        </w:rPr>
        <w:t>*</w:t>
      </w:r>
      <w:r w:rsidRPr="00AC7B4B">
        <w:rPr>
          <w:rFonts w:ascii="Arial" w:hAnsi="Arial" w:cs="Arial"/>
          <w:b/>
          <w:sz w:val="24"/>
          <w:szCs w:val="24"/>
          <w:vertAlign w:val="superscript"/>
        </w:rPr>
        <w:t>1</w:t>
      </w:r>
      <w:r w:rsidRPr="00AC7B4B">
        <w:rPr>
          <w:rFonts w:ascii="Arial" w:hAnsi="Arial" w:cs="Arial"/>
          <w:b/>
          <w:sz w:val="24"/>
          <w:szCs w:val="24"/>
        </w:rPr>
        <w:t>, González-Barba, G</w:t>
      </w:r>
      <w:r>
        <w:rPr>
          <w:rFonts w:ascii="Arial" w:hAnsi="Arial" w:cs="Arial"/>
          <w:b/>
          <w:sz w:val="24"/>
          <w:szCs w:val="24"/>
        </w:rPr>
        <w:t>.</w:t>
      </w:r>
      <w:r w:rsidRPr="00AC7B4B">
        <w:rPr>
          <w:rFonts w:ascii="Arial" w:hAnsi="Arial" w:cs="Arial"/>
          <w:b/>
          <w:sz w:val="24"/>
          <w:szCs w:val="24"/>
          <w:vertAlign w:val="superscript"/>
        </w:rPr>
        <w:t>1</w:t>
      </w:r>
      <w:r w:rsidRPr="00AC7B4B">
        <w:rPr>
          <w:rFonts w:ascii="Arial" w:hAnsi="Arial" w:cs="Arial"/>
          <w:b/>
          <w:sz w:val="24"/>
          <w:szCs w:val="24"/>
        </w:rPr>
        <w:t xml:space="preserve"> y Hernández-Rivera, R</w:t>
      </w:r>
      <w:r w:rsidRPr="00AC7B4B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AC7B4B">
        <w:rPr>
          <w:rFonts w:ascii="Arial" w:hAnsi="Arial" w:cs="Arial"/>
          <w:b/>
          <w:sz w:val="24"/>
          <w:szCs w:val="24"/>
        </w:rPr>
        <w:t>.</w:t>
      </w:r>
    </w:p>
    <w:p w14:paraId="44CA1A06" w14:textId="77777777" w:rsidR="00CB3109" w:rsidRDefault="00AC7B4B" w:rsidP="00CB31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 w:rsidR="00CB3109">
        <w:rPr>
          <w:rFonts w:ascii="Arial" w:hAnsi="Arial" w:cs="Arial"/>
          <w:sz w:val="24"/>
          <w:szCs w:val="24"/>
        </w:rPr>
        <w:t>Universidad Autónoma d</w:t>
      </w:r>
      <w:r w:rsidR="005E2C2D">
        <w:rPr>
          <w:rFonts w:ascii="Arial" w:hAnsi="Arial" w:cs="Arial"/>
          <w:sz w:val="24"/>
          <w:szCs w:val="24"/>
        </w:rPr>
        <w:t xml:space="preserve">e Baja California Sur, México. </w:t>
      </w:r>
      <w:r w:rsidR="00CB3109">
        <w:rPr>
          <w:rFonts w:ascii="Arial" w:hAnsi="Arial" w:cs="Arial"/>
          <w:sz w:val="24"/>
          <w:szCs w:val="24"/>
        </w:rPr>
        <w:t xml:space="preserve">Carretera al sur kilómetro 5.5, </w:t>
      </w:r>
      <w:r w:rsidR="005E2C2D">
        <w:rPr>
          <w:rFonts w:ascii="Arial" w:hAnsi="Arial" w:cs="Arial"/>
          <w:sz w:val="24"/>
          <w:szCs w:val="24"/>
        </w:rPr>
        <w:t xml:space="preserve">C.P. </w:t>
      </w:r>
      <w:r w:rsidR="00CB3109">
        <w:rPr>
          <w:rFonts w:ascii="Arial" w:hAnsi="Arial" w:cs="Arial"/>
          <w:sz w:val="24"/>
          <w:szCs w:val="24"/>
        </w:rPr>
        <w:t>23080, La Paz, B.C.S., México.</w:t>
      </w:r>
    </w:p>
    <w:p w14:paraId="18552283" w14:textId="6CB5109F" w:rsidR="005E2C2D" w:rsidRDefault="00AC7B4B" w:rsidP="00CB3109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 w:rsidR="005E2C2D" w:rsidRPr="00AC7B4B">
        <w:rPr>
          <w:rFonts w:ascii="Arial" w:eastAsia="Times New Roman" w:hAnsi="Arial" w:cs="Arial"/>
          <w:sz w:val="24"/>
          <w:szCs w:val="24"/>
        </w:rPr>
        <w:t>Departamento de Paleontología del Instituto de Geología, Universidad Nacional Autónoma de México, Cuidad Universitaria, Coyoacán</w:t>
      </w:r>
      <w:r>
        <w:rPr>
          <w:rFonts w:ascii="Arial" w:eastAsia="Times New Roman" w:hAnsi="Arial" w:cs="Arial"/>
          <w:sz w:val="24"/>
          <w:szCs w:val="24"/>
        </w:rPr>
        <w:t xml:space="preserve">, C.P. </w:t>
      </w:r>
      <w:r w:rsidR="005E2C2D" w:rsidRPr="00AC7B4B">
        <w:rPr>
          <w:rFonts w:ascii="Arial" w:eastAsia="Times New Roman" w:hAnsi="Arial" w:cs="Arial"/>
          <w:sz w:val="24"/>
          <w:szCs w:val="24"/>
        </w:rPr>
        <w:t>04510, Ciudad de México, México.</w:t>
      </w:r>
    </w:p>
    <w:p w14:paraId="794B9127" w14:textId="77777777" w:rsidR="001013E7" w:rsidRPr="00AC7B4B" w:rsidRDefault="001013E7" w:rsidP="00CB310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9CD44" w14:textId="0D72419E" w:rsidR="00C25FA9" w:rsidRPr="00292794" w:rsidRDefault="004E7723" w:rsidP="00CB31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región sur del estado</w:t>
      </w:r>
      <w:r w:rsidR="0064215B">
        <w:rPr>
          <w:rFonts w:ascii="Arial" w:hAnsi="Arial" w:cs="Arial"/>
          <w:sz w:val="24"/>
          <w:szCs w:val="24"/>
        </w:rPr>
        <w:t xml:space="preserve"> de Baja California Sur, México, s</w:t>
      </w:r>
      <w:r w:rsidR="00A741D7" w:rsidRPr="00292794">
        <w:rPr>
          <w:rFonts w:ascii="Arial" w:hAnsi="Arial" w:cs="Arial"/>
          <w:sz w:val="24"/>
          <w:szCs w:val="24"/>
        </w:rPr>
        <w:t xml:space="preserve">e encuentra la </w:t>
      </w:r>
      <w:r w:rsidR="00292794" w:rsidRPr="00292794">
        <w:rPr>
          <w:rFonts w:ascii="Arial" w:hAnsi="Arial" w:cs="Arial"/>
          <w:sz w:val="24"/>
          <w:szCs w:val="24"/>
        </w:rPr>
        <w:t>cuenca sedimentaria</w:t>
      </w:r>
      <w:r>
        <w:rPr>
          <w:rFonts w:ascii="Arial" w:hAnsi="Arial" w:cs="Arial"/>
          <w:sz w:val="24"/>
          <w:szCs w:val="24"/>
        </w:rPr>
        <w:t xml:space="preserve"> L</w:t>
      </w:r>
      <w:r w:rsidR="00A741D7" w:rsidRPr="00292794">
        <w:rPr>
          <w:rFonts w:ascii="Arial" w:hAnsi="Arial" w:cs="Arial"/>
          <w:sz w:val="24"/>
          <w:szCs w:val="24"/>
        </w:rPr>
        <w:t>os Barriles</w:t>
      </w:r>
      <w:r w:rsidR="00B33AF8">
        <w:rPr>
          <w:rFonts w:ascii="Arial" w:hAnsi="Arial" w:cs="Arial"/>
          <w:sz w:val="24"/>
          <w:szCs w:val="24"/>
        </w:rPr>
        <w:t>, que formó</w:t>
      </w:r>
      <w:r w:rsidR="00292794" w:rsidRPr="00292794">
        <w:rPr>
          <w:rFonts w:ascii="Arial" w:hAnsi="Arial" w:cs="Arial"/>
          <w:sz w:val="24"/>
          <w:szCs w:val="24"/>
        </w:rPr>
        <w:t xml:space="preserve"> parte </w:t>
      </w:r>
      <w:r>
        <w:rPr>
          <w:rFonts w:ascii="Arial" w:hAnsi="Arial" w:cs="Arial"/>
          <w:sz w:val="24"/>
          <w:szCs w:val="24"/>
        </w:rPr>
        <w:t>de la extensión</w:t>
      </w:r>
      <w:r w:rsidR="00292794" w:rsidRPr="00292794">
        <w:rPr>
          <w:rFonts w:ascii="Arial" w:hAnsi="Arial" w:cs="Arial"/>
          <w:sz w:val="24"/>
          <w:szCs w:val="24"/>
        </w:rPr>
        <w:t xml:space="preserve"> de la a</w:t>
      </w:r>
      <w:r>
        <w:rPr>
          <w:rFonts w:ascii="Arial" w:hAnsi="Arial" w:cs="Arial"/>
          <w:sz w:val="24"/>
          <w:szCs w:val="24"/>
        </w:rPr>
        <w:t xml:space="preserve">pertura del Golfo de California, </w:t>
      </w:r>
      <w:r w:rsidR="00887A79">
        <w:rPr>
          <w:rFonts w:ascii="Arial" w:hAnsi="Arial" w:cs="Arial"/>
          <w:sz w:val="24"/>
          <w:szCs w:val="24"/>
        </w:rPr>
        <w:t xml:space="preserve">su evolución comenzó </w:t>
      </w:r>
      <w:r w:rsidR="00292794" w:rsidRPr="00292794">
        <w:rPr>
          <w:rFonts w:ascii="Arial" w:hAnsi="Arial" w:cs="Arial"/>
          <w:sz w:val="24"/>
          <w:szCs w:val="24"/>
        </w:rPr>
        <w:t>en el Mioceno</w:t>
      </w:r>
      <w:r w:rsidR="001C40C2">
        <w:rPr>
          <w:rFonts w:ascii="Arial" w:hAnsi="Arial" w:cs="Arial"/>
          <w:sz w:val="24"/>
          <w:szCs w:val="24"/>
        </w:rPr>
        <w:t xml:space="preserve"> tardío (8-7 </w:t>
      </w:r>
      <w:proofErr w:type="spellStart"/>
      <w:r w:rsidR="001C40C2">
        <w:rPr>
          <w:rFonts w:ascii="Arial" w:hAnsi="Arial" w:cs="Arial"/>
          <w:sz w:val="24"/>
          <w:szCs w:val="24"/>
        </w:rPr>
        <w:t>Ma</w:t>
      </w:r>
      <w:proofErr w:type="spellEnd"/>
      <w:r w:rsidR="001C40C2">
        <w:rPr>
          <w:rFonts w:ascii="Arial" w:hAnsi="Arial" w:cs="Arial"/>
          <w:sz w:val="24"/>
          <w:szCs w:val="24"/>
        </w:rPr>
        <w:t>)</w:t>
      </w:r>
      <w:r w:rsidR="00887A79">
        <w:rPr>
          <w:rFonts w:ascii="Arial" w:hAnsi="Arial" w:cs="Arial"/>
          <w:sz w:val="24"/>
          <w:szCs w:val="24"/>
        </w:rPr>
        <w:t xml:space="preserve">.  En </w:t>
      </w:r>
      <w:r w:rsidR="00AC7B4B">
        <w:rPr>
          <w:rFonts w:ascii="Arial" w:hAnsi="Arial" w:cs="Arial"/>
          <w:sz w:val="24"/>
          <w:szCs w:val="24"/>
        </w:rPr>
        <w:t xml:space="preserve">esta </w:t>
      </w:r>
      <w:r w:rsidR="00887A79">
        <w:rPr>
          <w:rFonts w:ascii="Arial" w:hAnsi="Arial" w:cs="Arial"/>
          <w:sz w:val="24"/>
          <w:szCs w:val="24"/>
        </w:rPr>
        <w:t xml:space="preserve">cuenca </w:t>
      </w:r>
      <w:r w:rsidR="00AC7B4B">
        <w:rPr>
          <w:rFonts w:ascii="Arial" w:hAnsi="Arial" w:cs="Arial"/>
          <w:sz w:val="24"/>
          <w:szCs w:val="24"/>
        </w:rPr>
        <w:t xml:space="preserve">aflora </w:t>
      </w:r>
      <w:r w:rsidR="00887A79">
        <w:rPr>
          <w:rFonts w:ascii="Arial" w:hAnsi="Arial" w:cs="Arial"/>
          <w:sz w:val="24"/>
          <w:szCs w:val="24"/>
        </w:rPr>
        <w:t xml:space="preserve">la </w:t>
      </w:r>
      <w:r w:rsidR="00A741D7" w:rsidRPr="00292794">
        <w:rPr>
          <w:rFonts w:ascii="Arial" w:hAnsi="Arial" w:cs="Arial"/>
          <w:sz w:val="24"/>
          <w:szCs w:val="24"/>
        </w:rPr>
        <w:t>Formación Trinidad</w:t>
      </w:r>
      <w:r w:rsidR="00B33AF8">
        <w:rPr>
          <w:rFonts w:ascii="Arial" w:hAnsi="Arial" w:cs="Arial"/>
          <w:sz w:val="24"/>
          <w:szCs w:val="24"/>
        </w:rPr>
        <w:t xml:space="preserve">, </w:t>
      </w:r>
      <w:r w:rsidR="00AC7B4B">
        <w:rPr>
          <w:rFonts w:ascii="Arial" w:hAnsi="Arial" w:cs="Arial"/>
          <w:sz w:val="24"/>
          <w:szCs w:val="24"/>
        </w:rPr>
        <w:t>de</w:t>
      </w:r>
      <w:r w:rsidR="00C35C0B">
        <w:rPr>
          <w:rFonts w:ascii="Arial" w:hAnsi="Arial" w:cs="Arial"/>
          <w:sz w:val="24"/>
          <w:szCs w:val="24"/>
        </w:rPr>
        <w:t xml:space="preserve"> una edad de Mioceno tardío a </w:t>
      </w:r>
      <w:r w:rsidR="001C40C2">
        <w:rPr>
          <w:rFonts w:ascii="Arial" w:hAnsi="Arial" w:cs="Arial"/>
          <w:sz w:val="24"/>
          <w:szCs w:val="24"/>
        </w:rPr>
        <w:t xml:space="preserve">Plioceno. </w:t>
      </w:r>
      <w:r w:rsidR="00887A79">
        <w:rPr>
          <w:rFonts w:ascii="Arial" w:hAnsi="Arial" w:cs="Arial"/>
          <w:sz w:val="24"/>
          <w:szCs w:val="24"/>
        </w:rPr>
        <w:t>La s</w:t>
      </w:r>
      <w:r w:rsidR="00C15117">
        <w:rPr>
          <w:rFonts w:ascii="Arial" w:hAnsi="Arial" w:cs="Arial"/>
          <w:sz w:val="24"/>
          <w:szCs w:val="24"/>
        </w:rPr>
        <w:t xml:space="preserve">ecuencia sedimentaria marina está compuesta </w:t>
      </w:r>
      <w:r w:rsidR="007B7DC4">
        <w:rPr>
          <w:rFonts w:ascii="Arial" w:hAnsi="Arial" w:cs="Arial"/>
          <w:sz w:val="24"/>
          <w:szCs w:val="24"/>
        </w:rPr>
        <w:t xml:space="preserve">por </w:t>
      </w:r>
      <w:proofErr w:type="spellStart"/>
      <w:r w:rsidR="007B7DC4">
        <w:rPr>
          <w:rFonts w:ascii="Arial" w:hAnsi="Arial" w:cs="Arial"/>
          <w:sz w:val="24"/>
          <w:szCs w:val="24"/>
        </w:rPr>
        <w:t>lodolitas</w:t>
      </w:r>
      <w:proofErr w:type="spellEnd"/>
      <w:r w:rsidR="007B7DC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B7DC4">
        <w:rPr>
          <w:rFonts w:ascii="Arial" w:hAnsi="Arial" w:cs="Arial"/>
          <w:sz w:val="24"/>
          <w:szCs w:val="24"/>
        </w:rPr>
        <w:t>limolitas</w:t>
      </w:r>
      <w:proofErr w:type="spellEnd"/>
      <w:r w:rsidR="007B7DC4">
        <w:rPr>
          <w:rFonts w:ascii="Arial" w:hAnsi="Arial" w:cs="Arial"/>
          <w:sz w:val="24"/>
          <w:szCs w:val="24"/>
        </w:rPr>
        <w:t xml:space="preserve"> y areniscas</w:t>
      </w:r>
      <w:r w:rsidR="00AC7B4B">
        <w:rPr>
          <w:rFonts w:ascii="Arial" w:hAnsi="Arial" w:cs="Arial"/>
          <w:sz w:val="24"/>
          <w:szCs w:val="24"/>
        </w:rPr>
        <w:t xml:space="preserve">; </w:t>
      </w:r>
      <w:r w:rsidR="00C80A65">
        <w:rPr>
          <w:rFonts w:ascii="Arial" w:hAnsi="Arial" w:cs="Arial"/>
          <w:sz w:val="24"/>
          <w:szCs w:val="24"/>
        </w:rPr>
        <w:t>se ha interpretado</w:t>
      </w:r>
      <w:r w:rsidR="00AC7B4B">
        <w:rPr>
          <w:rFonts w:ascii="Arial" w:hAnsi="Arial" w:cs="Arial"/>
          <w:sz w:val="24"/>
          <w:szCs w:val="24"/>
        </w:rPr>
        <w:t xml:space="preserve"> que el ambiente de depósito corresponde a </w:t>
      </w:r>
      <w:r w:rsidR="00622C52">
        <w:rPr>
          <w:rFonts w:ascii="Arial" w:hAnsi="Arial" w:cs="Arial"/>
          <w:sz w:val="24"/>
          <w:szCs w:val="24"/>
        </w:rPr>
        <w:t>aguas someras</w:t>
      </w:r>
      <w:r w:rsidR="00C80A65">
        <w:rPr>
          <w:rFonts w:ascii="Arial" w:hAnsi="Arial" w:cs="Arial"/>
          <w:sz w:val="24"/>
          <w:szCs w:val="24"/>
        </w:rPr>
        <w:t xml:space="preserve"> a prof</w:t>
      </w:r>
      <w:r w:rsidR="00887A79">
        <w:rPr>
          <w:rFonts w:ascii="Arial" w:hAnsi="Arial" w:cs="Arial"/>
          <w:sz w:val="24"/>
          <w:szCs w:val="24"/>
        </w:rPr>
        <w:t>undas con flujos gravitacionales</w:t>
      </w:r>
      <w:r w:rsidR="00C80A65">
        <w:rPr>
          <w:rFonts w:ascii="Arial" w:hAnsi="Arial" w:cs="Arial"/>
          <w:sz w:val="24"/>
          <w:szCs w:val="24"/>
        </w:rPr>
        <w:t xml:space="preserve">. </w:t>
      </w:r>
      <w:r w:rsidR="00887A79">
        <w:rPr>
          <w:rFonts w:ascii="Arial" w:hAnsi="Arial" w:cs="Arial"/>
          <w:sz w:val="24"/>
          <w:szCs w:val="24"/>
        </w:rPr>
        <w:t>En esta área</w:t>
      </w:r>
      <w:r w:rsidR="00C35C0B">
        <w:rPr>
          <w:rFonts w:ascii="Arial" w:hAnsi="Arial" w:cs="Arial"/>
          <w:sz w:val="24"/>
          <w:szCs w:val="24"/>
        </w:rPr>
        <w:t>,</w:t>
      </w:r>
      <w:r w:rsidR="00AC7B4B">
        <w:rPr>
          <w:rFonts w:ascii="Arial" w:hAnsi="Arial" w:cs="Arial"/>
          <w:sz w:val="24"/>
          <w:szCs w:val="24"/>
        </w:rPr>
        <w:t xml:space="preserve"> en la localidad El Cardonal en 1999, </w:t>
      </w:r>
      <w:r w:rsidR="00887A79">
        <w:rPr>
          <w:rFonts w:ascii="Arial" w:hAnsi="Arial" w:cs="Arial"/>
          <w:sz w:val="24"/>
          <w:szCs w:val="24"/>
        </w:rPr>
        <w:t>se recolect</w:t>
      </w:r>
      <w:r w:rsidR="00AC7B4B">
        <w:rPr>
          <w:rFonts w:ascii="Arial" w:hAnsi="Arial" w:cs="Arial"/>
          <w:sz w:val="24"/>
          <w:szCs w:val="24"/>
        </w:rPr>
        <w:t xml:space="preserve">ó </w:t>
      </w:r>
      <w:r w:rsidR="00B33AF8">
        <w:rPr>
          <w:rFonts w:ascii="Arial" w:hAnsi="Arial" w:cs="Arial"/>
          <w:sz w:val="24"/>
          <w:szCs w:val="24"/>
        </w:rPr>
        <w:t xml:space="preserve">material </w:t>
      </w:r>
      <w:r w:rsidR="00887A79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887A79">
        <w:rPr>
          <w:rFonts w:ascii="Arial" w:hAnsi="Arial" w:cs="Arial"/>
          <w:sz w:val="24"/>
          <w:szCs w:val="24"/>
        </w:rPr>
        <w:t>misticetos</w:t>
      </w:r>
      <w:proofErr w:type="spellEnd"/>
      <w:r w:rsidR="00AC7B4B">
        <w:rPr>
          <w:rFonts w:ascii="Arial" w:hAnsi="Arial" w:cs="Arial"/>
          <w:sz w:val="24"/>
          <w:szCs w:val="24"/>
        </w:rPr>
        <w:t xml:space="preserve">. El material fósil estaba incluido </w:t>
      </w:r>
      <w:r w:rsidR="00AD6604">
        <w:rPr>
          <w:rFonts w:ascii="Arial" w:hAnsi="Arial" w:cs="Arial"/>
          <w:sz w:val="24"/>
          <w:szCs w:val="24"/>
        </w:rPr>
        <w:t xml:space="preserve">en una concreción de </w:t>
      </w:r>
      <w:proofErr w:type="spellStart"/>
      <w:r w:rsidR="00AD6604">
        <w:rPr>
          <w:rFonts w:ascii="Arial" w:hAnsi="Arial" w:cs="Arial"/>
          <w:sz w:val="24"/>
          <w:szCs w:val="24"/>
        </w:rPr>
        <w:t>limolita</w:t>
      </w:r>
      <w:proofErr w:type="spellEnd"/>
      <w:r w:rsidR="00AD6604">
        <w:rPr>
          <w:rFonts w:ascii="Arial" w:hAnsi="Arial" w:cs="Arial"/>
          <w:sz w:val="24"/>
          <w:szCs w:val="24"/>
        </w:rPr>
        <w:t>-arenisca, y</w:t>
      </w:r>
      <w:r w:rsidR="00AC7B4B">
        <w:rPr>
          <w:rFonts w:ascii="Arial" w:hAnsi="Arial" w:cs="Arial"/>
          <w:sz w:val="24"/>
          <w:szCs w:val="24"/>
        </w:rPr>
        <w:t xml:space="preserve"> consiste en </w:t>
      </w:r>
      <w:r w:rsidR="00AD6604">
        <w:rPr>
          <w:rFonts w:ascii="Arial" w:hAnsi="Arial" w:cs="Arial"/>
          <w:sz w:val="24"/>
          <w:szCs w:val="24"/>
        </w:rPr>
        <w:t xml:space="preserve">dos fragmentos de cráneo que presentan recristalización </w:t>
      </w:r>
      <w:proofErr w:type="spellStart"/>
      <w:r w:rsidR="00AD6604">
        <w:rPr>
          <w:rFonts w:ascii="Arial" w:hAnsi="Arial" w:cs="Arial"/>
          <w:sz w:val="24"/>
          <w:szCs w:val="24"/>
        </w:rPr>
        <w:t>diagenética</w:t>
      </w:r>
      <w:proofErr w:type="spellEnd"/>
      <w:r w:rsidR="00AD6604">
        <w:rPr>
          <w:rFonts w:ascii="Arial" w:hAnsi="Arial" w:cs="Arial"/>
          <w:sz w:val="24"/>
          <w:szCs w:val="24"/>
        </w:rPr>
        <w:t xml:space="preserve"> de cristales de calcita.</w:t>
      </w:r>
      <w:r w:rsidR="008155B2">
        <w:rPr>
          <w:rFonts w:ascii="Arial" w:hAnsi="Arial" w:cs="Arial"/>
          <w:sz w:val="24"/>
          <w:szCs w:val="24"/>
        </w:rPr>
        <w:t xml:space="preserve"> </w:t>
      </w:r>
      <w:r w:rsidR="00EB2C0E">
        <w:rPr>
          <w:rFonts w:ascii="Arial" w:hAnsi="Arial" w:cs="Arial"/>
          <w:sz w:val="24"/>
          <w:szCs w:val="24"/>
        </w:rPr>
        <w:t xml:space="preserve">Estos </w:t>
      </w:r>
      <w:r w:rsidR="00A741D7" w:rsidRPr="00292794">
        <w:rPr>
          <w:rFonts w:ascii="Arial" w:hAnsi="Arial" w:cs="Arial"/>
          <w:sz w:val="24"/>
          <w:szCs w:val="24"/>
        </w:rPr>
        <w:t>dos fragmentos de cráneo</w:t>
      </w:r>
      <w:r w:rsidR="001C40C2">
        <w:rPr>
          <w:rFonts w:ascii="Arial" w:hAnsi="Arial" w:cs="Arial"/>
          <w:sz w:val="24"/>
          <w:szCs w:val="24"/>
        </w:rPr>
        <w:t>s</w:t>
      </w:r>
      <w:r w:rsidR="00A741D7" w:rsidRPr="00292794">
        <w:rPr>
          <w:rFonts w:ascii="Arial" w:hAnsi="Arial" w:cs="Arial"/>
          <w:sz w:val="24"/>
          <w:szCs w:val="24"/>
        </w:rPr>
        <w:t xml:space="preserve"> </w:t>
      </w:r>
      <w:r w:rsidR="00EB2C0E">
        <w:rPr>
          <w:rFonts w:ascii="Arial" w:hAnsi="Arial" w:cs="Arial"/>
          <w:sz w:val="24"/>
          <w:szCs w:val="24"/>
        </w:rPr>
        <w:t xml:space="preserve">están </w:t>
      </w:r>
      <w:r w:rsidR="00A741D7" w:rsidRPr="00292794">
        <w:rPr>
          <w:rFonts w:ascii="Arial" w:hAnsi="Arial" w:cs="Arial"/>
          <w:sz w:val="24"/>
          <w:szCs w:val="24"/>
        </w:rPr>
        <w:t xml:space="preserve">compuestos </w:t>
      </w:r>
      <w:proofErr w:type="gramStart"/>
      <w:r w:rsidR="00A741D7" w:rsidRPr="00292794">
        <w:rPr>
          <w:rFonts w:ascii="Arial" w:hAnsi="Arial" w:cs="Arial"/>
          <w:sz w:val="24"/>
          <w:szCs w:val="24"/>
        </w:rPr>
        <w:t>por</w:t>
      </w:r>
      <w:proofErr w:type="gramEnd"/>
      <w:r w:rsidR="00A741D7" w:rsidRPr="00292794">
        <w:rPr>
          <w:rFonts w:ascii="Arial" w:hAnsi="Arial" w:cs="Arial"/>
          <w:sz w:val="24"/>
          <w:szCs w:val="24"/>
        </w:rPr>
        <w:t xml:space="preserve"> hues</w:t>
      </w:r>
      <w:r w:rsidR="001C40C2">
        <w:rPr>
          <w:rFonts w:ascii="Arial" w:hAnsi="Arial" w:cs="Arial"/>
          <w:sz w:val="24"/>
          <w:szCs w:val="24"/>
        </w:rPr>
        <w:t xml:space="preserve">os del oído, proceso cigomático y </w:t>
      </w:r>
      <w:r w:rsidR="001C40C2" w:rsidRPr="00292794">
        <w:rPr>
          <w:rFonts w:ascii="Arial" w:hAnsi="Arial" w:cs="Arial"/>
          <w:sz w:val="24"/>
          <w:szCs w:val="24"/>
        </w:rPr>
        <w:t>fragmentos</w:t>
      </w:r>
      <w:r w:rsidR="00292794" w:rsidRPr="00292794">
        <w:rPr>
          <w:rFonts w:ascii="Arial" w:hAnsi="Arial" w:cs="Arial"/>
          <w:sz w:val="24"/>
          <w:szCs w:val="24"/>
        </w:rPr>
        <w:t xml:space="preserve"> de</w:t>
      </w:r>
      <w:r w:rsidR="001C40C2">
        <w:rPr>
          <w:rFonts w:ascii="Arial" w:hAnsi="Arial" w:cs="Arial"/>
          <w:sz w:val="24"/>
          <w:szCs w:val="24"/>
        </w:rPr>
        <w:t xml:space="preserve"> la</w:t>
      </w:r>
      <w:r w:rsidR="00292794" w:rsidRPr="00292794">
        <w:rPr>
          <w:rFonts w:ascii="Arial" w:hAnsi="Arial" w:cs="Arial"/>
          <w:sz w:val="24"/>
          <w:szCs w:val="24"/>
        </w:rPr>
        <w:t xml:space="preserve"> mandíbula. </w:t>
      </w:r>
      <w:r w:rsidR="00DC4903">
        <w:rPr>
          <w:rFonts w:ascii="Arial" w:hAnsi="Arial" w:cs="Arial"/>
          <w:sz w:val="24"/>
          <w:szCs w:val="24"/>
        </w:rPr>
        <w:t>Como resultado preliminar se tiene la</w:t>
      </w:r>
      <w:r w:rsidR="00CD4B00">
        <w:rPr>
          <w:rFonts w:ascii="Arial" w:hAnsi="Arial" w:cs="Arial"/>
          <w:sz w:val="24"/>
          <w:szCs w:val="24"/>
        </w:rPr>
        <w:t xml:space="preserve"> posible</w:t>
      </w:r>
      <w:r w:rsidR="00DC4903">
        <w:rPr>
          <w:rFonts w:ascii="Arial" w:hAnsi="Arial" w:cs="Arial"/>
          <w:sz w:val="24"/>
          <w:szCs w:val="24"/>
        </w:rPr>
        <w:t xml:space="preserve"> identificación de un ejemplar perteneci</w:t>
      </w:r>
      <w:r w:rsidR="00E8417C">
        <w:rPr>
          <w:rFonts w:ascii="Arial" w:hAnsi="Arial" w:cs="Arial"/>
          <w:sz w:val="24"/>
          <w:szCs w:val="24"/>
        </w:rPr>
        <w:t>ente a la Fam</w:t>
      </w:r>
      <w:r w:rsidR="001C40C2">
        <w:rPr>
          <w:rFonts w:ascii="Arial" w:hAnsi="Arial" w:cs="Arial"/>
          <w:sz w:val="24"/>
          <w:szCs w:val="24"/>
        </w:rPr>
        <w:t xml:space="preserve">ilia </w:t>
      </w:r>
      <w:proofErr w:type="spellStart"/>
      <w:r w:rsidR="001C40C2">
        <w:rPr>
          <w:rFonts w:ascii="Arial" w:hAnsi="Arial" w:cs="Arial"/>
          <w:sz w:val="24"/>
          <w:szCs w:val="24"/>
        </w:rPr>
        <w:t>Bala</w:t>
      </w:r>
      <w:r w:rsidR="00E8417C">
        <w:rPr>
          <w:rFonts w:ascii="Arial" w:hAnsi="Arial" w:cs="Arial"/>
          <w:sz w:val="24"/>
          <w:szCs w:val="24"/>
        </w:rPr>
        <w:t>enopteridae</w:t>
      </w:r>
      <w:proofErr w:type="spellEnd"/>
      <w:r w:rsidR="00EB4548">
        <w:rPr>
          <w:rFonts w:ascii="Arial" w:hAnsi="Arial" w:cs="Arial"/>
          <w:sz w:val="24"/>
          <w:szCs w:val="24"/>
        </w:rPr>
        <w:t xml:space="preserve">, su </w:t>
      </w:r>
      <w:r w:rsidR="00CD4B00">
        <w:rPr>
          <w:rFonts w:ascii="Arial" w:hAnsi="Arial" w:cs="Arial"/>
          <w:sz w:val="24"/>
          <w:szCs w:val="24"/>
        </w:rPr>
        <w:t>identificación fue por medio de la bul</w:t>
      </w:r>
      <w:r w:rsidR="000270F3">
        <w:rPr>
          <w:rFonts w:ascii="Arial" w:hAnsi="Arial" w:cs="Arial"/>
          <w:sz w:val="24"/>
          <w:szCs w:val="24"/>
        </w:rPr>
        <w:t>l</w:t>
      </w:r>
      <w:r w:rsidR="00CD4B00">
        <w:rPr>
          <w:rFonts w:ascii="Arial" w:hAnsi="Arial" w:cs="Arial"/>
          <w:sz w:val="24"/>
          <w:szCs w:val="24"/>
        </w:rPr>
        <w:t>a timpánica y el periótico</w:t>
      </w:r>
      <w:r w:rsidR="000270F3">
        <w:rPr>
          <w:rFonts w:ascii="Arial" w:hAnsi="Arial" w:cs="Arial"/>
          <w:sz w:val="24"/>
          <w:szCs w:val="24"/>
        </w:rPr>
        <w:t xml:space="preserve">. En la </w:t>
      </w:r>
      <w:r w:rsidR="00EB4548">
        <w:rPr>
          <w:rFonts w:ascii="Arial" w:hAnsi="Arial" w:cs="Arial"/>
          <w:sz w:val="24"/>
          <w:szCs w:val="24"/>
        </w:rPr>
        <w:t>bu</w:t>
      </w:r>
      <w:r w:rsidR="000270F3">
        <w:rPr>
          <w:rFonts w:ascii="Arial" w:hAnsi="Arial" w:cs="Arial"/>
          <w:sz w:val="24"/>
          <w:szCs w:val="24"/>
        </w:rPr>
        <w:t>l</w:t>
      </w:r>
      <w:r w:rsidR="00EB4548">
        <w:rPr>
          <w:rFonts w:ascii="Arial" w:hAnsi="Arial" w:cs="Arial"/>
          <w:sz w:val="24"/>
          <w:szCs w:val="24"/>
        </w:rPr>
        <w:t xml:space="preserve">la timpánica en vista ventral se observa una </w:t>
      </w:r>
      <w:r w:rsidR="00EB4548" w:rsidRPr="00EB4548">
        <w:rPr>
          <w:rFonts w:ascii="Arial" w:hAnsi="Arial" w:cs="Arial"/>
          <w:sz w:val="24"/>
          <w:szCs w:val="24"/>
        </w:rPr>
        <w:t xml:space="preserve">superficie </w:t>
      </w:r>
      <w:proofErr w:type="spellStart"/>
      <w:r w:rsidR="00EB4548" w:rsidRPr="00EB4548">
        <w:rPr>
          <w:rFonts w:ascii="Arial" w:hAnsi="Arial" w:cs="Arial"/>
          <w:sz w:val="24"/>
          <w:szCs w:val="24"/>
        </w:rPr>
        <w:t>ventromedial</w:t>
      </w:r>
      <w:proofErr w:type="spellEnd"/>
      <w:r w:rsidR="00EB4548" w:rsidRPr="00EB4548">
        <w:rPr>
          <w:rFonts w:ascii="Arial" w:hAnsi="Arial" w:cs="Arial"/>
          <w:sz w:val="24"/>
          <w:szCs w:val="24"/>
        </w:rPr>
        <w:t xml:space="preserve"> ampliamente convexa</w:t>
      </w:r>
      <w:r w:rsidR="00EB4548">
        <w:rPr>
          <w:rFonts w:ascii="Arial" w:hAnsi="Arial" w:cs="Arial"/>
          <w:sz w:val="24"/>
          <w:szCs w:val="24"/>
        </w:rPr>
        <w:t xml:space="preserve">, el lóbulo </w:t>
      </w:r>
      <w:r w:rsidR="000270F3">
        <w:rPr>
          <w:rFonts w:ascii="Arial" w:hAnsi="Arial" w:cs="Arial"/>
          <w:sz w:val="24"/>
          <w:szCs w:val="24"/>
        </w:rPr>
        <w:t>anterior es</w:t>
      </w:r>
      <w:r w:rsidR="00EB4548">
        <w:rPr>
          <w:rFonts w:ascii="Arial" w:hAnsi="Arial" w:cs="Arial"/>
          <w:sz w:val="24"/>
          <w:szCs w:val="24"/>
        </w:rPr>
        <w:t xml:space="preserve"> poco más largo que el lóbulo posterior y el margen </w:t>
      </w:r>
      <w:proofErr w:type="spellStart"/>
      <w:r w:rsidR="00EB4548">
        <w:rPr>
          <w:rFonts w:ascii="Arial" w:hAnsi="Arial" w:cs="Arial"/>
          <w:sz w:val="24"/>
          <w:szCs w:val="24"/>
        </w:rPr>
        <w:t>anterolateral</w:t>
      </w:r>
      <w:proofErr w:type="spellEnd"/>
      <w:r w:rsidR="00EB4548">
        <w:rPr>
          <w:rFonts w:ascii="Arial" w:hAnsi="Arial" w:cs="Arial"/>
          <w:sz w:val="24"/>
          <w:szCs w:val="24"/>
        </w:rPr>
        <w:t xml:space="preserve"> de la superficie ventral</w:t>
      </w:r>
      <w:r w:rsidR="000270F3">
        <w:rPr>
          <w:rFonts w:ascii="Arial" w:hAnsi="Arial" w:cs="Arial"/>
          <w:sz w:val="24"/>
          <w:szCs w:val="24"/>
        </w:rPr>
        <w:t>,</w:t>
      </w:r>
      <w:r w:rsidR="00EB4548">
        <w:rPr>
          <w:rFonts w:ascii="Arial" w:hAnsi="Arial" w:cs="Arial"/>
          <w:sz w:val="24"/>
          <w:szCs w:val="24"/>
        </w:rPr>
        <w:t xml:space="preserve"> está desarrollado con una quilla poco profunda orientada oblicuamente que comienza en la cresta principal</w:t>
      </w:r>
      <w:r w:rsidR="001013E7">
        <w:rPr>
          <w:rFonts w:ascii="Arial" w:hAnsi="Arial" w:cs="Arial"/>
          <w:sz w:val="24"/>
          <w:szCs w:val="24"/>
        </w:rPr>
        <w:t xml:space="preserve"> como en algunos </w:t>
      </w:r>
      <w:proofErr w:type="spellStart"/>
      <w:r w:rsidR="001013E7">
        <w:rPr>
          <w:rFonts w:ascii="Arial" w:hAnsi="Arial" w:cs="Arial"/>
          <w:sz w:val="24"/>
          <w:szCs w:val="24"/>
        </w:rPr>
        <w:t>Balaenopteridae</w:t>
      </w:r>
      <w:proofErr w:type="spellEnd"/>
      <w:r w:rsidR="00EB4548">
        <w:rPr>
          <w:rFonts w:ascii="Arial" w:hAnsi="Arial" w:cs="Arial"/>
          <w:sz w:val="24"/>
          <w:szCs w:val="24"/>
        </w:rPr>
        <w:t xml:space="preserve">. El </w:t>
      </w:r>
      <w:r w:rsidR="00CD4B00">
        <w:rPr>
          <w:rFonts w:ascii="Arial" w:hAnsi="Arial" w:cs="Arial"/>
          <w:sz w:val="24"/>
          <w:szCs w:val="24"/>
        </w:rPr>
        <w:t>periótico</w:t>
      </w:r>
      <w:r w:rsidR="00EB4548">
        <w:rPr>
          <w:rFonts w:ascii="Arial" w:hAnsi="Arial" w:cs="Arial"/>
          <w:sz w:val="24"/>
          <w:szCs w:val="24"/>
        </w:rPr>
        <w:t xml:space="preserve"> </w:t>
      </w:r>
      <w:r w:rsidR="000270F3">
        <w:rPr>
          <w:rFonts w:ascii="Arial" w:hAnsi="Arial" w:cs="Arial"/>
          <w:sz w:val="24"/>
          <w:szCs w:val="24"/>
        </w:rPr>
        <w:t>en vista dorsal presenta el bord</w:t>
      </w:r>
      <w:r w:rsidR="00EB4548">
        <w:rPr>
          <w:rFonts w:ascii="Arial" w:hAnsi="Arial" w:cs="Arial"/>
          <w:sz w:val="24"/>
          <w:szCs w:val="24"/>
        </w:rPr>
        <w:t>e del p</w:t>
      </w:r>
      <w:r w:rsidR="000270F3">
        <w:rPr>
          <w:rFonts w:ascii="Arial" w:hAnsi="Arial" w:cs="Arial"/>
          <w:sz w:val="24"/>
          <w:szCs w:val="24"/>
        </w:rPr>
        <w:t>romontorio</w:t>
      </w:r>
      <w:r w:rsidR="00EB4548">
        <w:rPr>
          <w:rFonts w:ascii="Arial" w:hAnsi="Arial" w:cs="Arial"/>
          <w:sz w:val="24"/>
          <w:szCs w:val="24"/>
        </w:rPr>
        <w:t xml:space="preserve"> </w:t>
      </w:r>
      <w:r w:rsidR="00CD4B00">
        <w:rPr>
          <w:rFonts w:ascii="Arial" w:hAnsi="Arial" w:cs="Arial"/>
          <w:sz w:val="24"/>
          <w:szCs w:val="24"/>
        </w:rPr>
        <w:t xml:space="preserve">cóncavo, la </w:t>
      </w:r>
      <w:proofErr w:type="spellStart"/>
      <w:r w:rsidR="00CD4B00" w:rsidRPr="000270F3">
        <w:rPr>
          <w:rFonts w:ascii="Arial" w:hAnsi="Arial" w:cs="Arial"/>
          <w:sz w:val="24"/>
          <w:szCs w:val="24"/>
        </w:rPr>
        <w:t>fene</w:t>
      </w:r>
      <w:r w:rsidR="000270F3" w:rsidRPr="000270F3">
        <w:rPr>
          <w:rFonts w:ascii="Arial" w:hAnsi="Arial" w:cs="Arial"/>
          <w:sz w:val="24"/>
          <w:szCs w:val="24"/>
        </w:rPr>
        <w:t>stra</w:t>
      </w:r>
      <w:proofErr w:type="spellEnd"/>
      <w:r w:rsidR="000270F3" w:rsidRPr="000270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70F3" w:rsidRPr="000270F3">
        <w:rPr>
          <w:rFonts w:ascii="Arial" w:hAnsi="Arial" w:cs="Arial"/>
          <w:sz w:val="24"/>
          <w:szCs w:val="24"/>
        </w:rPr>
        <w:t>coclé</w:t>
      </w:r>
      <w:r w:rsidR="00CD4B00" w:rsidRPr="000270F3">
        <w:rPr>
          <w:rFonts w:ascii="Arial" w:hAnsi="Arial" w:cs="Arial"/>
          <w:sz w:val="24"/>
          <w:szCs w:val="24"/>
        </w:rPr>
        <w:t>ar</w:t>
      </w:r>
      <w:proofErr w:type="spellEnd"/>
      <w:r w:rsidR="00CD4B00">
        <w:rPr>
          <w:rFonts w:ascii="Arial" w:hAnsi="Arial" w:cs="Arial"/>
          <w:sz w:val="24"/>
          <w:szCs w:val="24"/>
        </w:rPr>
        <w:t xml:space="preserve"> está bien definida al igual el meato auditivo interno que se muestra amplio.</w:t>
      </w:r>
      <w:r w:rsidR="001013E7">
        <w:rPr>
          <w:rFonts w:ascii="Arial" w:hAnsi="Arial" w:cs="Arial"/>
          <w:sz w:val="24"/>
          <w:szCs w:val="24"/>
        </w:rPr>
        <w:t xml:space="preserve"> En el Mioceno tardío también se tiene registro a nivel mundial de las Familias </w:t>
      </w:r>
      <w:proofErr w:type="spellStart"/>
      <w:r w:rsidR="001013E7">
        <w:rPr>
          <w:rFonts w:ascii="Arial" w:hAnsi="Arial" w:cs="Arial"/>
          <w:sz w:val="24"/>
          <w:szCs w:val="24"/>
        </w:rPr>
        <w:t>Cetotheriidae</w:t>
      </w:r>
      <w:proofErr w:type="spellEnd"/>
      <w:r w:rsidR="001013E7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1013E7">
        <w:rPr>
          <w:rFonts w:ascii="Arial" w:hAnsi="Arial" w:cs="Arial"/>
          <w:sz w:val="24"/>
          <w:szCs w:val="24"/>
        </w:rPr>
        <w:t>Balaenidae</w:t>
      </w:r>
      <w:proofErr w:type="spellEnd"/>
      <w:r w:rsidR="001013E7">
        <w:rPr>
          <w:rFonts w:ascii="Arial" w:hAnsi="Arial" w:cs="Arial"/>
          <w:color w:val="222222"/>
          <w:shd w:val="clear" w:color="auto" w:fill="FFFFFF"/>
        </w:rPr>
        <w:t xml:space="preserve">. </w:t>
      </w:r>
      <w:r w:rsidR="000270F3">
        <w:rPr>
          <w:rFonts w:ascii="Arial" w:hAnsi="Arial" w:cs="Arial"/>
          <w:sz w:val="24"/>
          <w:szCs w:val="24"/>
        </w:rPr>
        <w:t xml:space="preserve">La identificación del material formara parte de la primera descripción de </w:t>
      </w:r>
      <w:proofErr w:type="spellStart"/>
      <w:r w:rsidR="001013E7">
        <w:rPr>
          <w:rFonts w:ascii="Arial" w:hAnsi="Arial" w:cs="Arial"/>
          <w:sz w:val="24"/>
          <w:szCs w:val="24"/>
        </w:rPr>
        <w:t>misticetos</w:t>
      </w:r>
      <w:proofErr w:type="spellEnd"/>
      <w:r w:rsidR="001013E7">
        <w:rPr>
          <w:rFonts w:ascii="Arial" w:hAnsi="Arial" w:cs="Arial"/>
          <w:sz w:val="24"/>
          <w:szCs w:val="24"/>
        </w:rPr>
        <w:t xml:space="preserve"> fósiles para la cuenca Los Barriles. </w:t>
      </w:r>
    </w:p>
    <w:p w14:paraId="19E45CBB" w14:textId="734C01B1" w:rsidR="00A741D7" w:rsidRDefault="00A741D7" w:rsidP="00CB3109">
      <w:pPr>
        <w:spacing w:line="240" w:lineRule="auto"/>
      </w:pPr>
    </w:p>
    <w:sectPr w:rsidR="00A741D7" w:rsidSect="00CB3109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078E8"/>
    <w:multiLevelType w:val="hybridMultilevel"/>
    <w:tmpl w:val="710A0518"/>
    <w:lvl w:ilvl="0" w:tplc="B994E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6433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583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481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B8B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CEE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895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E9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EA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1D7"/>
    <w:rsid w:val="000270F3"/>
    <w:rsid w:val="0009206E"/>
    <w:rsid w:val="001013E7"/>
    <w:rsid w:val="001C40C2"/>
    <w:rsid w:val="001E7D2D"/>
    <w:rsid w:val="00292794"/>
    <w:rsid w:val="002E46E1"/>
    <w:rsid w:val="004E7723"/>
    <w:rsid w:val="005E2C2D"/>
    <w:rsid w:val="00622C52"/>
    <w:rsid w:val="0064215B"/>
    <w:rsid w:val="006861F6"/>
    <w:rsid w:val="006C2E3A"/>
    <w:rsid w:val="00767FD1"/>
    <w:rsid w:val="007B7DC4"/>
    <w:rsid w:val="00810093"/>
    <w:rsid w:val="008155B2"/>
    <w:rsid w:val="00887A79"/>
    <w:rsid w:val="00A506B2"/>
    <w:rsid w:val="00A741D7"/>
    <w:rsid w:val="00AC7B4B"/>
    <w:rsid w:val="00AD6604"/>
    <w:rsid w:val="00AF59BB"/>
    <w:rsid w:val="00B33AF8"/>
    <w:rsid w:val="00B83567"/>
    <w:rsid w:val="00C15117"/>
    <w:rsid w:val="00C35C0B"/>
    <w:rsid w:val="00C80A65"/>
    <w:rsid w:val="00CB3109"/>
    <w:rsid w:val="00CD4B00"/>
    <w:rsid w:val="00DC4903"/>
    <w:rsid w:val="00E12673"/>
    <w:rsid w:val="00E8417C"/>
    <w:rsid w:val="00E94D86"/>
    <w:rsid w:val="00EB2C0E"/>
    <w:rsid w:val="00EB4548"/>
    <w:rsid w:val="00FA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F0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D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41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link w:val="SinespaciadoCar"/>
    <w:uiPriority w:val="1"/>
    <w:qFormat/>
    <w:rsid w:val="00292794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92794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2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2E3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C2E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2E3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2E3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2E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2E3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D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41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link w:val="SinespaciadoCar"/>
    <w:uiPriority w:val="1"/>
    <w:qFormat/>
    <w:rsid w:val="00292794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92794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2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2E3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C2E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2E3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2E3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2E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2E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8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19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38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1943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AZUCENA SOLIS</dc:creator>
  <cp:lastModifiedBy>Mauricio Molina</cp:lastModifiedBy>
  <cp:revision>2</cp:revision>
  <dcterms:created xsi:type="dcterms:W3CDTF">2018-12-10T16:12:00Z</dcterms:created>
  <dcterms:modified xsi:type="dcterms:W3CDTF">2018-12-10T16:12:00Z</dcterms:modified>
</cp:coreProperties>
</file>